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D281E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72236E" wp14:editId="6AC6115E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4B953E41" wp14:editId="37822E3D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 wp14:anchorId="18349FD9" wp14:editId="35E4F87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2-23T09:41:00Z">
            <w:r w:rsidDel="00240C4B">
              <w:rPr>
                <w:b/>
                <w:sz w:val="32"/>
                <w:szCs w:val="32"/>
              </w:rPr>
              <w:delText>1</w:delText>
            </w:r>
          </w:del>
          <w:ins w:id="1" w:author="Gombosová Erika" w:date="2015-12-23T09:41:00Z">
            <w:r w:rsidR="00240C4B">
              <w:rPr>
                <w:b/>
                <w:sz w:val="32"/>
                <w:szCs w:val="32"/>
              </w:rPr>
              <w:t>2</w:t>
            </w:r>
          </w:ins>
        </w:sdtContent>
      </w:sdt>
    </w:p>
    <w:p w:rsidR="00400918" w:rsidRDefault="00400918" w:rsidP="00400918">
      <w:pPr>
        <w:jc w:val="center"/>
        <w:rPr>
          <w:b/>
          <w:sz w:val="20"/>
          <w:szCs w:val="20"/>
        </w:rPr>
      </w:pPr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Default="00400918" w:rsidP="00400918">
      <w:pPr>
        <w:rPr>
          <w:sz w:val="20"/>
          <w:szCs w:val="20"/>
        </w:rPr>
      </w:pP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3C1EF7">
            <w:pPr>
              <w:jc w:val="both"/>
            </w:pPr>
            <w:r>
              <w:t>Analýza rizík nadlimitných zákaziek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Úrad vlády SR</w:t>
            </w:r>
          </w:p>
          <w:p w:rsidR="00400918" w:rsidRPr="00400918" w:rsidRDefault="00400918" w:rsidP="007D1165">
            <w:pPr>
              <w:jc w:val="both"/>
            </w:pPr>
            <w:r w:rsidRPr="00400918">
              <w:t>v súlade s </w:t>
            </w:r>
            <w:r w:rsidR="007D1165">
              <w:t>pod</w:t>
            </w:r>
            <w:r w:rsidRPr="00400918">
              <w:t xml:space="preserve">kapitolou </w:t>
            </w:r>
            <w:r w:rsidR="007D1165">
              <w:rPr>
                <w:rFonts w:cs="Minion Pro"/>
                <w:color w:val="000000"/>
                <w:sz w:val="22"/>
                <w:szCs w:val="22"/>
              </w:rPr>
              <w:t>3.3.7.4.1.1</w:t>
            </w:r>
            <w:r w:rsidRPr="00400918">
              <w:t>, Systému riadenia európskych štrukturálnych a investičných fondov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F90A68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5501F4" w:rsidP="003C6FB3">
                <w:pPr>
                  <w:jc w:val="both"/>
                </w:pPr>
                <w:del w:id="2" w:author="Tibor Barna" w:date="2016-02-11T12:02:00Z">
                  <w:r w:rsidDel="00E453C1">
                    <w:delText>30.11.2015</w:delText>
                  </w:r>
                </w:del>
                <w:ins w:id="3" w:author="Gombosová Erika" w:date="2015-12-23T09:42:00Z">
                  <w:del w:id="4" w:author="Tibor Barna" w:date="2016-02-11T12:02:00Z">
                    <w:r w:rsidR="00240C4B" w:rsidDel="00E453C1">
                      <w:delText>31.12.2015</w:delText>
                    </w:r>
                  </w:del>
                </w:ins>
                <w:ins w:id="5" w:author="Tibor Barna" w:date="2016-02-11T12:02:00Z">
                  <w:r w:rsidR="00E453C1">
                    <w:t>11.02.2016</w:t>
                  </w:r>
                </w:ins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5501F4" w:rsidP="003C6FB3">
                <w:pPr>
                  <w:jc w:val="both"/>
                </w:pPr>
                <w:del w:id="6" w:author="Tibor Barna" w:date="2016-02-11T12:02:00Z">
                  <w:r w:rsidDel="00E453C1">
                    <w:delText>30.11.2015</w:delText>
                  </w:r>
                </w:del>
                <w:ins w:id="7" w:author="Gombosová Erika" w:date="2015-12-23T09:42:00Z">
                  <w:del w:id="8" w:author="Tibor Barna" w:date="2016-02-11T12:02:00Z">
                    <w:r w:rsidR="00240C4B" w:rsidDel="00E453C1">
                      <w:delText>01.01.2016</w:delText>
                    </w:r>
                  </w:del>
                </w:ins>
                <w:ins w:id="9" w:author="Tibor Barna" w:date="2016-02-11T12:02:00Z">
                  <w:r w:rsidR="00E453C1">
                    <w:t>11.02.2016</w:t>
                  </w:r>
                </w:ins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Ing. Igor Federič</w:t>
            </w:r>
          </w:p>
          <w:p w:rsidR="00400918" w:rsidRPr="00400918" w:rsidRDefault="00400918" w:rsidP="00F90A68">
            <w:pPr>
              <w:jc w:val="both"/>
            </w:pPr>
            <w:r w:rsidRPr="00400918">
              <w:t>vedúci Úradu vlády SR</w:t>
            </w:r>
          </w:p>
        </w:tc>
      </w:tr>
    </w:tbl>
    <w:p w:rsidR="00400918" w:rsidRPr="00627EA3" w:rsidRDefault="00400918" w:rsidP="00400918"/>
    <w:p w:rsidR="00627EA3" w:rsidRPr="00627EA3" w:rsidRDefault="00627EA3" w:rsidP="006479DF"/>
    <w:p w:rsidR="00C31910" w:rsidRDefault="00C31910" w:rsidP="006479DF">
      <w:pPr>
        <w:sectPr w:rsidR="00C31910" w:rsidSect="00B5079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>Riziková analýza vychádza z 11</w:t>
      </w:r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r w:rsidR="00FA34A4">
        <w:t xml:space="preserve"> „</w:t>
      </w:r>
      <w:r w:rsidR="00FA34A4" w:rsidRPr="00FA34A4">
        <w:rPr>
          <w:b/>
          <w:i/>
        </w:rPr>
        <w:t xml:space="preserve">AR </w:t>
      </w:r>
      <w:r w:rsidR="00480B2C" w:rsidRPr="00480B2C">
        <w:rPr>
          <w:b/>
          <w:i/>
        </w:rPr>
        <w:t xml:space="preserve">nadlimitných </w:t>
      </w:r>
      <w:proofErr w:type="spellStart"/>
      <w:r w:rsidR="00480B2C" w:rsidRPr="00480B2C">
        <w:rPr>
          <w:b/>
          <w:i/>
        </w:rPr>
        <w:t>zákaziek</w:t>
      </w:r>
      <w:r w:rsidR="00FA34A4" w:rsidRPr="00FA34A4">
        <w:rPr>
          <w:b/>
          <w:i/>
        </w:rPr>
        <w:t>.xlsx</w:t>
      </w:r>
      <w:proofErr w:type="spellEnd"/>
      <w:r w:rsidR="00FA34A4">
        <w:t>“.</w:t>
      </w:r>
    </w:p>
    <w:p w:rsidR="000C051D" w:rsidRDefault="000C051D" w:rsidP="00282057">
      <w:pPr>
        <w:rPr>
          <w:b/>
        </w:rPr>
      </w:pPr>
      <w:bookmarkStart w:id="14" w:name="_GoBack"/>
      <w:bookmarkEnd w:id="14"/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516"/>
        <w:gridCol w:w="8571"/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Počet predložených ponúk v rámci daného verejného obstarávania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3.</w:t>
            </w:r>
          </w:p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Počet </w:t>
            </w:r>
            <w:r w:rsidRPr="006067E6">
              <w:rPr>
                <w:color w:val="000000"/>
                <w:szCs w:val="20"/>
              </w:rPr>
              <w:t>žiadostí o účasť pri užšej súťaži/súťažnom dialógu/rokovacom konaní bolo doručených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Viac ako dve podmienky účasti podľa § 27 ZVO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Viac ako dve podmienky účasti podľa § 28 ZVO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6.</w:t>
            </w:r>
          </w:p>
        </w:tc>
        <w:tc>
          <w:tcPr>
            <w:tcW w:w="8751" w:type="dxa"/>
          </w:tcPr>
          <w:p w:rsidR="006067E6" w:rsidRPr="00385B4D" w:rsidRDefault="006067E6" w:rsidP="006067E6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Použitie kritéria</w:t>
            </w:r>
            <w:r w:rsidRPr="006067E6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Ekonomicky najvýhodnejšej ponuky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7.</w:t>
            </w:r>
          </w:p>
        </w:tc>
        <w:tc>
          <w:tcPr>
            <w:tcW w:w="8751" w:type="dxa"/>
          </w:tcPr>
          <w:p w:rsidR="006067E6" w:rsidRPr="00385B4D" w:rsidRDefault="006067E6" w:rsidP="005A6A89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Vylúčená ponuka</w:t>
            </w:r>
            <w:r w:rsidR="005A6A89">
              <w:rPr>
                <w:color w:val="000000"/>
                <w:szCs w:val="20"/>
              </w:rPr>
              <w:t xml:space="preserve"> / neprijatá ponuka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Došlo k vylúčeniu uchádzača z dôvodu mimoriadne nízkej ponuky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Revízne postupy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10.</w:t>
            </w:r>
          </w:p>
        </w:tc>
        <w:tc>
          <w:tcPr>
            <w:tcW w:w="8751" w:type="dxa"/>
          </w:tcPr>
          <w:p w:rsidR="006067E6" w:rsidRPr="00385B4D" w:rsidRDefault="006067E6" w:rsidP="006067E6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 xml:space="preserve">Bolo VO predmetom ex-ante </w:t>
            </w:r>
            <w:r>
              <w:rPr>
                <w:color w:val="000000"/>
                <w:szCs w:val="20"/>
              </w:rPr>
              <w:t xml:space="preserve">administratívnej kontroly verejného obstarávania 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Použitý postup v procese verejného obstarávania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56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937"/>
      </w:tblGrid>
      <w:tr w:rsidR="006A01FC" w:rsidRPr="006A01FC" w:rsidTr="00E421C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Rizikové kritérium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Hodnota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do 200 tisíc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200 tisíc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1 milión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5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25 miliónov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do 1 milióna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1 milión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5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20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75 miliónov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443D6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 xml:space="preserve">verejná súťaž, </w:t>
            </w:r>
            <w:del w:id="15" w:author="Kramár Róbert" w:date="2015-12-17T15:46:00Z">
              <w:r w:rsidRPr="006A01FC" w:rsidDel="0079486E">
                <w:rPr>
                  <w:rFonts w:ascii="Calibri" w:hAnsi="Calibri"/>
                  <w:color w:val="000000"/>
                  <w:sz w:val="22"/>
                  <w:szCs w:val="22"/>
                </w:rPr>
                <w:delText>podlimitná</w:delText>
              </w:r>
            </w:del>
            <w:del w:id="16" w:author="Tibor Barna" w:date="2015-12-17T16:45:00Z">
              <w:r w:rsidRPr="006A01FC" w:rsidDel="00443D6C">
                <w:rPr>
                  <w:rFonts w:ascii="Calibri" w:hAnsi="Calibri"/>
                  <w:color w:val="000000"/>
                  <w:sz w:val="22"/>
                  <w:szCs w:val="22"/>
                </w:rPr>
                <w:delText xml:space="preserve"> zákazka</w:delText>
              </w:r>
            </w:del>
            <w:del w:id="17" w:author="Tibor Barna" w:date="2015-12-17T16:46:00Z">
              <w:r w:rsidRPr="006A01FC" w:rsidDel="00443D6C">
                <w:rPr>
                  <w:rFonts w:ascii="Calibri" w:hAnsi="Calibri"/>
                  <w:color w:val="000000"/>
                  <w:sz w:val="22"/>
                  <w:szCs w:val="22"/>
                </w:rPr>
                <w:delText xml:space="preserve">, </w:delText>
              </w:r>
            </w:del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súťaž, rokovacie konanie, súťažný dialóg, súťaž návrhov</w:t>
            </w:r>
            <w:r w:rsidR="003C1EF7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E421C4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 w:rsidR="003C1EF7">
              <w:rPr>
                <w:rFonts w:ascii="Calibri" w:hAnsi="Calibri"/>
                <w:color w:val="000000"/>
                <w:sz w:val="22"/>
                <w:szCs w:val="22"/>
              </w:rPr>
              <w:t xml:space="preserve">obrovoľné použitie </w:t>
            </w:r>
            <w:r w:rsidR="003C1EF7"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zadávania </w:t>
            </w:r>
            <w:del w:id="18" w:author="Kramár Róbert" w:date="2015-12-17T15:46:00Z">
              <w:r w:rsidR="003C1EF7" w:rsidRPr="003C1EF7" w:rsidDel="0079486E">
                <w:rPr>
                  <w:rFonts w:ascii="Calibri" w:hAnsi="Calibri"/>
                  <w:color w:val="000000"/>
                  <w:sz w:val="22"/>
                  <w:szCs w:val="22"/>
                </w:rPr>
                <w:delText xml:space="preserve">podlimitnej </w:delText>
              </w:r>
            </w:del>
            <w:ins w:id="19" w:author="Kramár Róbert" w:date="2015-12-17T15:46:00Z">
              <w:r w:rsidR="0079486E">
                <w:rPr>
                  <w:rFonts w:ascii="Calibri" w:hAnsi="Calibri"/>
                  <w:color w:val="000000"/>
                  <w:sz w:val="22"/>
                  <w:szCs w:val="22"/>
                </w:rPr>
                <w:t>nadlimitnej</w:t>
              </w:r>
              <w:r w:rsidR="0079486E" w:rsidRPr="003C1EF7">
                <w:rPr>
                  <w:rFonts w:ascii="Calibri" w:hAnsi="Calibri"/>
                  <w:color w:val="000000"/>
                  <w:sz w:val="22"/>
                  <w:szCs w:val="22"/>
                </w:rPr>
                <w:t xml:space="preserve"> </w:t>
              </w:r>
            </w:ins>
            <w:r w:rsidR="003C1EF7"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zákazky </w:t>
            </w:r>
            <w:ins w:id="20" w:author="Kramár Róbert" w:date="2015-12-17T15:46:00Z">
              <w:r w:rsidR="0079486E">
                <w:rPr>
                  <w:rFonts w:ascii="Calibri" w:hAnsi="Calibri"/>
                  <w:color w:val="000000"/>
                  <w:sz w:val="22"/>
                  <w:szCs w:val="22"/>
                </w:rPr>
                <w:t>cez EKS</w:t>
              </w:r>
            </w:ins>
            <w:del w:id="21" w:author="Kramár Róbert" w:date="2015-12-17T15:46:00Z">
              <w:r w:rsidR="003C1EF7" w:rsidRPr="003C1EF7" w:rsidDel="0079486E">
                <w:rPr>
                  <w:rFonts w:ascii="Calibri" w:hAnsi="Calibri"/>
                  <w:color w:val="000000"/>
                  <w:sz w:val="22"/>
                  <w:szCs w:val="22"/>
                </w:rPr>
                <w:delText>podľa §100-102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FA7E89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 a viac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Koľko žiadostí o účasť pri užšej súťaži/súťažnom dialógu/rokovacom konaní bolo doručených?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súťaž, rokovacie konanie, súťažný dialóg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 a viac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Viac ako dve podmienky účasti podľa § 27 ZVO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Viac ako dve podmienky účasti podľa § 28 ZVO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FA7E8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Použité kritérium</w:t>
            </w:r>
            <w:r w:rsidR="00FA7E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ekonomicky </w:t>
            </w:r>
            <w:r w:rsidR="00FA7E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najvýhodnejšej ponuky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7D1165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Vylúčená</w:t>
            </w:r>
            <w:r w:rsidR="00721F1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/neprijatá ponuka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Došlo k vylúčeniu uchádzača z dôvodu mimoriadne nízkej ponuky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FA7E89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Bol zamietnutý uplatnený revízny postup žiadosti o nápravu? (bez následného rozhodnutia v predmete veci v rámci konania o námietkach – </w:t>
            </w:r>
            <w:r w:rsidRPr="00611EFA">
              <w:rPr>
                <w:rFonts w:ascii="Calibri" w:hAnsi="Calibri"/>
                <w:bCs/>
                <w:color w:val="000000"/>
                <w:sz w:val="20"/>
                <w:szCs w:val="20"/>
              </w:rPr>
              <w:t>netýka sa rozhodnutí procesných, napr. z titulu oneskoreného podania námietky a pod.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žiadosť o nápravu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721F1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konanie o námietkach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721F1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Bolo VO predmetom ex-ante kontroly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421C4" w:rsidRDefault="00FA7E89" w:rsidP="00E421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21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 w:rsidRPr="00E421C4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r w:rsidR="006A01FC" w:rsidRPr="00E421C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Aký postup bol použitý pri tomto 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 xml:space="preserve">Verejná súťaž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Súťažný dialóg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Súťaž návrhov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Priame rokovacie konanie (</w:t>
            </w:r>
            <w:proofErr w:type="spellStart"/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RKbZ</w:t>
            </w:r>
            <w:proofErr w:type="spellEnd"/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Rokovacie konanie so zverejnením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3C1EF7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EF7" w:rsidRPr="006A01FC" w:rsidRDefault="003C1EF7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EF7" w:rsidRPr="006A01FC" w:rsidRDefault="003C1EF7" w:rsidP="00794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Dobrovoľné použitie </w:t>
            </w:r>
            <w:r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zadávania </w:t>
            </w:r>
            <w:del w:id="22" w:author="Kramár Róbert" w:date="2015-12-17T15:46:00Z">
              <w:r w:rsidRPr="003C1EF7" w:rsidDel="0079486E">
                <w:rPr>
                  <w:rFonts w:ascii="Calibri" w:hAnsi="Calibri"/>
                  <w:color w:val="000000"/>
                  <w:sz w:val="22"/>
                  <w:szCs w:val="22"/>
                </w:rPr>
                <w:delText xml:space="preserve">podlimitnej </w:delText>
              </w:r>
            </w:del>
            <w:ins w:id="23" w:author="Kramár Róbert" w:date="2015-12-17T15:46:00Z">
              <w:r w:rsidR="0079486E">
                <w:rPr>
                  <w:rFonts w:ascii="Calibri" w:hAnsi="Calibri"/>
                  <w:color w:val="000000"/>
                  <w:sz w:val="22"/>
                  <w:szCs w:val="22"/>
                </w:rPr>
                <w:t>nadlimitnej</w:t>
              </w:r>
              <w:r w:rsidR="0079486E" w:rsidRPr="003C1EF7">
                <w:rPr>
                  <w:rFonts w:ascii="Calibri" w:hAnsi="Calibri"/>
                  <w:color w:val="000000"/>
                  <w:sz w:val="22"/>
                  <w:szCs w:val="22"/>
                </w:rPr>
                <w:t xml:space="preserve"> </w:t>
              </w:r>
            </w:ins>
            <w:r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zákazky </w:t>
            </w:r>
            <w:del w:id="24" w:author="Kramár Róbert" w:date="2015-12-17T15:46:00Z">
              <w:r w:rsidRPr="003C1EF7" w:rsidDel="0079486E">
                <w:rPr>
                  <w:rFonts w:ascii="Calibri" w:hAnsi="Calibri"/>
                  <w:color w:val="000000"/>
                  <w:sz w:val="22"/>
                  <w:szCs w:val="22"/>
                </w:rPr>
                <w:delText>podľa §100-102</w:delText>
              </w:r>
            </w:del>
            <w:ins w:id="25" w:author="Kramár Róbert" w:date="2015-12-17T15:46:00Z">
              <w:r w:rsidR="0079486E">
                <w:rPr>
                  <w:rFonts w:ascii="Calibri" w:hAnsi="Calibri"/>
                  <w:color w:val="000000"/>
                  <w:sz w:val="22"/>
                  <w:szCs w:val="22"/>
                </w:rPr>
                <w:t>cez EKS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EF7" w:rsidRPr="006A01FC" w:rsidRDefault="003C1EF7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EF7" w:rsidRPr="006A01FC" w:rsidRDefault="00FA7E89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5501F4" w:rsidRDefault="005501F4" w:rsidP="00130D3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30D30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A7E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A7E8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FA7E89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viac</w:t>
            </w:r>
            <w:r w:rsidR="00130D30" w:rsidRPr="00130D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130D30" w:rsidRPr="00FA34A4" w:rsidRDefault="00130D30" w:rsidP="00385B4D">
      <w:pPr>
        <w:jc w:val="both"/>
        <w:rPr>
          <w:szCs w:val="20"/>
        </w:rPr>
      </w:pPr>
    </w:p>
    <w:sectPr w:rsidR="00130D30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17" w:rsidRDefault="00316B17" w:rsidP="00B948E0">
      <w:r>
        <w:separator/>
      </w:r>
    </w:p>
  </w:endnote>
  <w:endnote w:type="continuationSeparator" w:id="0">
    <w:p w:rsidR="00316B17" w:rsidRDefault="00316B1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441F2A" wp14:editId="1F6C524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99DDE64" wp14:editId="58695F5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E453C1">
      <w:rPr>
        <w:noProof/>
      </w:rPr>
      <w:t>2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17" w:rsidRDefault="00316B17" w:rsidP="00B948E0">
      <w:r>
        <w:separator/>
      </w:r>
    </w:p>
  </w:footnote>
  <w:footnote w:type="continuationSeparator" w:id="0">
    <w:p w:rsidR="00316B17" w:rsidRDefault="00316B17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FD55553" wp14:editId="6637457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5501F4" w:rsidP="00400918">
        <w:pPr>
          <w:pStyle w:val="Hlavika"/>
          <w:jc w:val="right"/>
        </w:pPr>
        <w:del w:id="10" w:author="Tibor Barna" w:date="2016-02-11T12:02:00Z">
          <w:r w:rsidDel="00E453C1">
            <w:rPr>
              <w:szCs w:val="20"/>
            </w:rPr>
            <w:delText>30.11.2015</w:delText>
          </w:r>
        </w:del>
        <w:ins w:id="11" w:author="Gombosová Erika" w:date="2015-12-23T09:42:00Z">
          <w:del w:id="12" w:author="Tibor Barna" w:date="2016-02-11T12:02:00Z">
            <w:r w:rsidR="00240C4B" w:rsidDel="00E453C1">
              <w:rPr>
                <w:szCs w:val="20"/>
              </w:rPr>
              <w:delText>01.01.2016</w:delText>
            </w:r>
          </w:del>
        </w:ins>
        <w:ins w:id="13" w:author="Tibor Barna" w:date="2016-02-11T12:02:00Z">
          <w:r w:rsidR="00E453C1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0D30"/>
    <w:rsid w:val="001329B4"/>
    <w:rsid w:val="00142DEC"/>
    <w:rsid w:val="001456C1"/>
    <w:rsid w:val="0014641E"/>
    <w:rsid w:val="00146C17"/>
    <w:rsid w:val="00151544"/>
    <w:rsid w:val="0015233E"/>
    <w:rsid w:val="00157505"/>
    <w:rsid w:val="001624E8"/>
    <w:rsid w:val="00163A9A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0C4B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16B17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5B4D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3D6C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A6A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067E6"/>
    <w:rsid w:val="0061548B"/>
    <w:rsid w:val="00622D7A"/>
    <w:rsid w:val="00627A89"/>
    <w:rsid w:val="00627EA3"/>
    <w:rsid w:val="0063586E"/>
    <w:rsid w:val="0063733A"/>
    <w:rsid w:val="0063737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1F1C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86E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578D"/>
    <w:rsid w:val="007F0D9A"/>
    <w:rsid w:val="007F3BD7"/>
    <w:rsid w:val="007F5067"/>
    <w:rsid w:val="007F6F35"/>
    <w:rsid w:val="00801225"/>
    <w:rsid w:val="00803014"/>
    <w:rsid w:val="00807413"/>
    <w:rsid w:val="008109A4"/>
    <w:rsid w:val="00815734"/>
    <w:rsid w:val="00817073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33DE"/>
    <w:rsid w:val="00CB426C"/>
    <w:rsid w:val="00CB4790"/>
    <w:rsid w:val="00CB5AF2"/>
    <w:rsid w:val="00CC21DC"/>
    <w:rsid w:val="00CC24C7"/>
    <w:rsid w:val="00CC78CD"/>
    <w:rsid w:val="00CD3903"/>
    <w:rsid w:val="00CD3D13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7B13"/>
    <w:rsid w:val="00D71A7B"/>
    <w:rsid w:val="00D71BDB"/>
    <w:rsid w:val="00D72A59"/>
    <w:rsid w:val="00D77606"/>
    <w:rsid w:val="00D77B09"/>
    <w:rsid w:val="00D80CD9"/>
    <w:rsid w:val="00D86DA2"/>
    <w:rsid w:val="00D8753F"/>
    <w:rsid w:val="00D90CF6"/>
    <w:rsid w:val="00D93942"/>
    <w:rsid w:val="00D93A15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6E3"/>
    <w:rsid w:val="00DD699E"/>
    <w:rsid w:val="00DE1C26"/>
    <w:rsid w:val="00DE5542"/>
    <w:rsid w:val="00DF18AF"/>
    <w:rsid w:val="00DF1AAD"/>
    <w:rsid w:val="00E05F93"/>
    <w:rsid w:val="00E106B6"/>
    <w:rsid w:val="00E14804"/>
    <w:rsid w:val="00E313FD"/>
    <w:rsid w:val="00E34BF5"/>
    <w:rsid w:val="00E421C4"/>
    <w:rsid w:val="00E4301A"/>
    <w:rsid w:val="00E431F3"/>
    <w:rsid w:val="00E453C1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A34A4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265D0A"/>
    <w:rsid w:val="00330C4A"/>
    <w:rsid w:val="0055385D"/>
    <w:rsid w:val="005646D3"/>
    <w:rsid w:val="006D6FD1"/>
    <w:rsid w:val="008836A1"/>
    <w:rsid w:val="00970254"/>
    <w:rsid w:val="00A23AEA"/>
    <w:rsid w:val="00A55B9D"/>
    <w:rsid w:val="00A8128B"/>
    <w:rsid w:val="00A97ED8"/>
    <w:rsid w:val="00B06616"/>
    <w:rsid w:val="00B4762A"/>
    <w:rsid w:val="00CA3E69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2896A-9E66-4F6F-BFCC-9CAF2A4F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6</cp:revision>
  <cp:lastPrinted>2015-11-30T12:27:00Z</cp:lastPrinted>
  <dcterms:created xsi:type="dcterms:W3CDTF">2015-12-17T14:47:00Z</dcterms:created>
  <dcterms:modified xsi:type="dcterms:W3CDTF">2016-02-11T11:02:00Z</dcterms:modified>
</cp:coreProperties>
</file>